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340A" w14:textId="77777777" w:rsidR="00F07CE9" w:rsidRPr="00C15716" w:rsidRDefault="00F07CE9" w:rsidP="00C157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323B39A0" w14:textId="13FB9A0D" w:rsidR="00C15716" w:rsidRPr="00C15716" w:rsidRDefault="00C15716" w:rsidP="00C157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b/>
          <w:bCs/>
        </w:rPr>
      </w:pPr>
      <w:r w:rsidRPr="00C15716">
        <w:rPr>
          <w:b/>
          <w:bCs/>
        </w:rPr>
        <w:t>Záróvizsgával kapcsolatos feladatok, felelősök, határidők, kapcsolódó dokumentumok</w:t>
      </w:r>
    </w:p>
    <w:p w14:paraId="1EB5C633" w14:textId="77777777" w:rsidR="00C15716" w:rsidRDefault="00C157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1360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3402"/>
        <w:gridCol w:w="3402"/>
        <w:gridCol w:w="3402"/>
      </w:tblGrid>
      <w:tr w:rsidR="00F07CE9" w14:paraId="5DE64071" w14:textId="77777777">
        <w:trPr>
          <w:jc w:val="center"/>
        </w:trPr>
        <w:tc>
          <w:tcPr>
            <w:tcW w:w="3402" w:type="dxa"/>
            <w:shd w:val="clear" w:color="auto" w:fill="D9D9D9"/>
          </w:tcPr>
          <w:p w14:paraId="56882378" w14:textId="77777777" w:rsidR="00F07CE9" w:rsidRDefault="00000000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Felelős</w:t>
            </w:r>
          </w:p>
        </w:tc>
        <w:tc>
          <w:tcPr>
            <w:tcW w:w="3402" w:type="dxa"/>
            <w:shd w:val="clear" w:color="auto" w:fill="D9D9D9"/>
          </w:tcPr>
          <w:p w14:paraId="3FC5A981" w14:textId="77777777" w:rsidR="00F07CE9" w:rsidRDefault="00000000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Feladat</w:t>
            </w:r>
          </w:p>
        </w:tc>
        <w:tc>
          <w:tcPr>
            <w:tcW w:w="3402" w:type="dxa"/>
            <w:shd w:val="clear" w:color="auto" w:fill="D9D9D9"/>
          </w:tcPr>
          <w:p w14:paraId="1D049DD2" w14:textId="77777777" w:rsidR="00F07CE9" w:rsidRDefault="00000000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Határidő</w:t>
            </w:r>
          </w:p>
        </w:tc>
        <w:tc>
          <w:tcPr>
            <w:tcW w:w="3402" w:type="dxa"/>
            <w:shd w:val="clear" w:color="auto" w:fill="D9D9D9"/>
          </w:tcPr>
          <w:p w14:paraId="5527409A" w14:textId="77777777" w:rsidR="00F07CE9" w:rsidRDefault="00000000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Kapcsolódó dokumentumok</w:t>
            </w:r>
          </w:p>
        </w:tc>
      </w:tr>
      <w:tr w:rsidR="00F07CE9" w14:paraId="7F08F09F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6543097D" w14:textId="77777777" w:rsidR="00F07CE9" w:rsidRDefault="00000000">
            <w:pPr>
              <w:ind w:left="0" w:hanging="2"/>
              <w:jc w:val="both"/>
            </w:pPr>
            <w:r>
              <w:t xml:space="preserve">Diplomakurzus kiírására jogosult tanszék </w:t>
            </w:r>
          </w:p>
        </w:tc>
        <w:tc>
          <w:tcPr>
            <w:tcW w:w="3402" w:type="dxa"/>
            <w:shd w:val="clear" w:color="auto" w:fill="auto"/>
          </w:tcPr>
          <w:p w14:paraId="57CFE377" w14:textId="77777777" w:rsidR="00F07CE9" w:rsidRDefault="00000000">
            <w:pPr>
              <w:ind w:left="0" w:hanging="2"/>
              <w:jc w:val="both"/>
            </w:pPr>
            <w:r>
              <w:t xml:space="preserve">Diplomamunka-feladatok meghirdetése a diplomakurzus kiírására jogosult tanszék honlapján </w:t>
            </w:r>
          </w:p>
        </w:tc>
        <w:tc>
          <w:tcPr>
            <w:tcW w:w="3402" w:type="dxa"/>
            <w:shd w:val="clear" w:color="auto" w:fill="auto"/>
          </w:tcPr>
          <w:p w14:paraId="5D562B03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gjdgxs">
              <w:r>
                <w:rPr>
                  <w:color w:val="70AD47"/>
                  <w:u w:val="single"/>
                </w:rPr>
                <w:t>74.§ (2)</w:t>
              </w:r>
            </w:hyperlink>
          </w:p>
          <w:p w14:paraId="4DBD09AD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Az oktatásban érintett tanszékek a szorgalmi időszak utolsó előtti hetében hirdetik meg.</w:t>
            </w:r>
          </w:p>
          <w:p w14:paraId="682907CA" w14:textId="77777777" w:rsidR="00F07CE9" w:rsidRDefault="00F07CE9">
            <w:pPr>
              <w:ind w:left="0" w:hanging="2"/>
              <w:jc w:val="both"/>
              <w:rPr>
                <w:color w:val="70AD47"/>
              </w:rPr>
            </w:pPr>
          </w:p>
          <w:p w14:paraId="091CB757" w14:textId="77777777" w:rsidR="00F07CE9" w:rsidRDefault="00000000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Az oktatásszervezési igazgatóság küldi ki tanszéki titkárságra a Diplomamunka-feladatok meghirdetésének időpontját. </w:t>
            </w:r>
          </w:p>
          <w:p w14:paraId="038D2468" w14:textId="77777777" w:rsidR="00F07CE9" w:rsidRDefault="00F07CE9" w:rsidP="009D55DB">
            <w:pPr>
              <w:ind w:left="0" w:hanging="2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58BA52D7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</w:p>
        </w:tc>
      </w:tr>
      <w:tr w:rsidR="00F07CE9" w14:paraId="32383B4B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150400E5" w14:textId="77777777" w:rsidR="00F07CE9" w:rsidRDefault="00000000">
            <w:pPr>
              <w:ind w:left="0" w:hanging="2"/>
              <w:jc w:val="both"/>
            </w:pPr>
            <w:r>
              <w:t>Hallgató</w:t>
            </w:r>
          </w:p>
        </w:tc>
        <w:tc>
          <w:tcPr>
            <w:tcW w:w="3402" w:type="dxa"/>
            <w:shd w:val="clear" w:color="auto" w:fill="auto"/>
          </w:tcPr>
          <w:p w14:paraId="55A311DB" w14:textId="77777777" w:rsidR="00F07CE9" w:rsidRDefault="00000000">
            <w:pPr>
              <w:ind w:left="0" w:hanging="2"/>
              <w:jc w:val="both"/>
            </w:pPr>
            <w:r>
              <w:t>Diplomamunka-feladat választása</w:t>
            </w:r>
          </w:p>
          <w:p w14:paraId="6BF0CF07" w14:textId="77777777" w:rsidR="00F07CE9" w:rsidRDefault="00F07CE9">
            <w:pPr>
              <w:ind w:left="0" w:hanging="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104342E5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30j0zll">
              <w:r>
                <w:rPr>
                  <w:color w:val="70AD47"/>
                  <w:u w:val="single"/>
                </w:rPr>
                <w:t>75.§ (2)</w:t>
              </w:r>
            </w:hyperlink>
          </w:p>
          <w:p w14:paraId="7F6A0EB3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Diplomamunka-feladat választás nem lehet később, mint a ZV félévét megelőző (két féléves diplomamunkakészítés esetén a megelőző második félév) tantárgyválasztási időszakának kezdete.</w:t>
            </w:r>
          </w:p>
          <w:p w14:paraId="22C2DC1F" w14:textId="77777777" w:rsidR="00F07CE9" w:rsidRDefault="00F07CE9">
            <w:pPr>
              <w:ind w:left="0" w:hanging="2"/>
              <w:jc w:val="both"/>
              <w:rPr>
                <w:color w:val="70AD47"/>
              </w:rPr>
            </w:pPr>
          </w:p>
          <w:p w14:paraId="288344BD" w14:textId="77777777" w:rsidR="00F07CE9" w:rsidRDefault="00000000">
            <w:pPr>
              <w:ind w:left="0" w:hanging="2"/>
              <w:jc w:val="both"/>
            </w:pPr>
            <w:r>
              <w:t xml:space="preserve">A hallgatók legkésőbb a diplomakurzus tantárgyfelvételi határidejéig (javasolt a diplomakurzust megelőző szemeszter utolsó tanítási napjáig választani) a kiírt diplomamunka-témákból (diplomamunka-feladat), vagy saját témajavaslatukkal megkeresik az oktatót, akit belső konzulensnek kérnek fel. </w:t>
            </w:r>
          </w:p>
        </w:tc>
        <w:tc>
          <w:tcPr>
            <w:tcW w:w="3402" w:type="dxa"/>
            <w:shd w:val="clear" w:color="auto" w:fill="auto"/>
          </w:tcPr>
          <w:p w14:paraId="4EF0D855" w14:textId="77777777" w:rsidR="00F07CE9" w:rsidRDefault="00F07CE9">
            <w:pPr>
              <w:ind w:left="0" w:hanging="2"/>
              <w:jc w:val="both"/>
            </w:pPr>
          </w:p>
          <w:p w14:paraId="08A80E46" w14:textId="77777777" w:rsidR="00F07CE9" w:rsidRDefault="00000000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F07CE9" w14:paraId="6C2C86D9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32477800" w14:textId="77777777" w:rsidR="00F07CE9" w:rsidRDefault="00000000">
            <w:pPr>
              <w:ind w:left="0" w:hanging="2"/>
              <w:jc w:val="both"/>
            </w:pPr>
            <w:r>
              <w:t>Diplomakurzus kiírására jogosult tanszék</w:t>
            </w:r>
          </w:p>
        </w:tc>
        <w:tc>
          <w:tcPr>
            <w:tcW w:w="3402" w:type="dxa"/>
            <w:shd w:val="clear" w:color="auto" w:fill="auto"/>
          </w:tcPr>
          <w:p w14:paraId="7AD363F9" w14:textId="77777777" w:rsidR="00F07CE9" w:rsidRDefault="00000000">
            <w:pPr>
              <w:ind w:left="0" w:hanging="2"/>
              <w:jc w:val="both"/>
            </w:pPr>
            <w:r>
              <w:t>Diplomakurzus kiírása a HIR online felületen</w:t>
            </w:r>
          </w:p>
        </w:tc>
        <w:tc>
          <w:tcPr>
            <w:tcW w:w="3402" w:type="dxa"/>
            <w:shd w:val="clear" w:color="auto" w:fill="auto"/>
          </w:tcPr>
          <w:p w14:paraId="1AAF4EB5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30j0zll">
              <w:r>
                <w:rPr>
                  <w:color w:val="70AD47"/>
                  <w:u w:val="single"/>
                </w:rPr>
                <w:t>74.§ (6)</w:t>
              </w:r>
            </w:hyperlink>
          </w:p>
          <w:p w14:paraId="526B23FC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 xml:space="preserve">A diplomamunkakurzust a vizsgaidőszakot követő félév </w:t>
            </w:r>
            <w:r>
              <w:rPr>
                <w:color w:val="70AD47"/>
              </w:rPr>
              <w:lastRenderedPageBreak/>
              <w:t>bejelentkezési időszakának kezdetéig kell kiírni.</w:t>
            </w:r>
          </w:p>
        </w:tc>
        <w:tc>
          <w:tcPr>
            <w:tcW w:w="3402" w:type="dxa"/>
            <w:shd w:val="clear" w:color="auto" w:fill="auto"/>
          </w:tcPr>
          <w:p w14:paraId="73505728" w14:textId="77777777" w:rsidR="00F07CE9" w:rsidRDefault="00F07CE9">
            <w:pPr>
              <w:ind w:left="0" w:hanging="2"/>
              <w:jc w:val="both"/>
              <w:rPr>
                <w:color w:val="000000"/>
              </w:rPr>
            </w:pPr>
          </w:p>
        </w:tc>
      </w:tr>
      <w:tr w:rsidR="00F07CE9" w14:paraId="7A66E30A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033E33A3" w14:textId="77777777" w:rsidR="00F07CE9" w:rsidRDefault="00000000">
            <w:pPr>
              <w:ind w:left="0" w:hanging="2"/>
              <w:jc w:val="both"/>
            </w:pPr>
            <w:r>
              <w:t>Hallgató</w:t>
            </w:r>
          </w:p>
        </w:tc>
        <w:tc>
          <w:tcPr>
            <w:tcW w:w="3402" w:type="dxa"/>
            <w:shd w:val="clear" w:color="auto" w:fill="auto"/>
          </w:tcPr>
          <w:p w14:paraId="044FB0FC" w14:textId="77777777" w:rsidR="00F07CE9" w:rsidRDefault="00000000">
            <w:pPr>
              <w:ind w:left="0" w:hanging="2"/>
              <w:jc w:val="both"/>
            </w:pPr>
            <w:r>
              <w:t xml:space="preserve">Diplomakurzusra jelentkezés </w:t>
            </w:r>
          </w:p>
        </w:tc>
        <w:tc>
          <w:tcPr>
            <w:tcW w:w="3402" w:type="dxa"/>
            <w:shd w:val="clear" w:color="auto" w:fill="auto"/>
          </w:tcPr>
          <w:p w14:paraId="004572F1" w14:textId="77777777" w:rsidR="00F07CE9" w:rsidRDefault="00F07CE9">
            <w:pPr>
              <w:ind w:left="0" w:hanging="2"/>
              <w:jc w:val="both"/>
              <w:rPr>
                <w:color w:val="000000"/>
              </w:rPr>
            </w:pPr>
            <w:hyperlink w:anchor="bookmark=id.1fob9te">
              <w:r>
                <w:rPr>
                  <w:color w:val="70AD47"/>
                  <w:u w:val="single"/>
                </w:rPr>
                <w:t>75.§ (4)</w:t>
              </w:r>
            </w:hyperlink>
          </w:p>
          <w:p w14:paraId="03574549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 xml:space="preserve">A hallgató a tantárgyválasztási időszak végéig jelentkezik a HIR-ben a belső konzulens diplomamunka kurzusára.  </w:t>
            </w:r>
          </w:p>
          <w:p w14:paraId="4609BF84" w14:textId="77777777" w:rsidR="00F07CE9" w:rsidRDefault="00F07CE9">
            <w:pPr>
              <w:ind w:left="0" w:hanging="2"/>
            </w:pPr>
          </w:p>
          <w:p w14:paraId="7F04FC86" w14:textId="77777777" w:rsidR="00F07CE9" w:rsidRDefault="00000000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 tárgyválasztási időszakot követően 1 hét áll rendelkezésre  késedelmes tárgyfelvételre, külön eljárási díj ellenében.</w:t>
            </w:r>
          </w:p>
        </w:tc>
        <w:tc>
          <w:tcPr>
            <w:tcW w:w="3402" w:type="dxa"/>
            <w:shd w:val="clear" w:color="auto" w:fill="auto"/>
          </w:tcPr>
          <w:p w14:paraId="7D5899AF" w14:textId="4BEF3E83" w:rsidR="00F07CE9" w:rsidRPr="005D1F82" w:rsidRDefault="00000000">
            <w:pPr>
              <w:ind w:left="0" w:hanging="2"/>
              <w:jc w:val="both"/>
              <w:rPr>
                <w:color w:val="4472C4"/>
              </w:rPr>
            </w:pPr>
            <w:r w:rsidRPr="005D1F82">
              <w:rPr>
                <w:color w:val="4472C4"/>
              </w:rPr>
              <w:fldChar w:fldCharType="begin"/>
            </w:r>
            <w:r w:rsidRPr="005D1F82">
              <w:rPr>
                <w:color w:val="4472C4"/>
              </w:rPr>
              <w:instrText xml:space="preserve"> HYPERLINK "https://laesze-my.sharepoint.com/personal/fecser_nikolett_o365_sze_hu/Documents/Desktop/PHILIPS%20UFD/0328%20megbesz%C3%A9l%C3%A9s/ZV%20szab%C3%A1lyzat%200607/3_mell%C3%A9klet_Feladatki%C3%ADr%C3%B3%20lap.docx" </w:instrText>
            </w:r>
            <w:r w:rsidRPr="005D1F82">
              <w:rPr>
                <w:color w:val="4472C4"/>
              </w:rPr>
            </w:r>
            <w:r w:rsidRPr="005D1F82">
              <w:rPr>
                <w:color w:val="4472C4"/>
              </w:rPr>
              <w:fldChar w:fldCharType="separate"/>
            </w:r>
            <w:r w:rsidRPr="005D1F82">
              <w:rPr>
                <w:color w:val="4472C4"/>
              </w:rPr>
              <w:t xml:space="preserve">Feladatkiíró lap  </w:t>
            </w:r>
            <w:r w:rsidR="006C244B" w:rsidRPr="005D1F82">
              <w:rPr>
                <w:color w:val="4472C4"/>
              </w:rPr>
              <w:t>3. melléklet</w:t>
            </w:r>
          </w:p>
          <w:p w14:paraId="4B0CDC43" w14:textId="77777777" w:rsidR="00F07CE9" w:rsidRDefault="00000000">
            <w:pPr>
              <w:ind w:left="0" w:hanging="2"/>
              <w:jc w:val="both"/>
              <w:rPr>
                <w:color w:val="000000"/>
              </w:rPr>
            </w:pPr>
            <w:r w:rsidRPr="005D1F82">
              <w:rPr>
                <w:color w:val="4472C4"/>
              </w:rPr>
              <w:fldChar w:fldCharType="end"/>
            </w:r>
            <w:r>
              <w:rPr>
                <w:color w:val="000000"/>
              </w:rPr>
              <w:t>jóváhagyása tanszékvezetővel vagy a szakfelelőssel.</w:t>
            </w:r>
          </w:p>
          <w:p w14:paraId="476AE2C3" w14:textId="77777777" w:rsidR="00F07CE9" w:rsidRDefault="00000000">
            <w:pPr>
              <w:ind w:left="0" w:hanging="2"/>
              <w:jc w:val="both"/>
            </w:pPr>
            <w:r>
              <w:rPr>
                <w:color w:val="000000"/>
              </w:rPr>
              <w:t>leadás tanszéki titkárságra 2 példányban</w:t>
            </w:r>
          </w:p>
          <w:p w14:paraId="6A8A264F" w14:textId="77777777" w:rsidR="00F07CE9" w:rsidRDefault="00F07CE9">
            <w:pPr>
              <w:ind w:left="0" w:hanging="2"/>
              <w:jc w:val="both"/>
            </w:pPr>
          </w:p>
          <w:p w14:paraId="50EC8BE0" w14:textId="3CA17E9C" w:rsidR="00F07CE9" w:rsidRDefault="00F07CE9">
            <w:pPr>
              <w:ind w:left="0" w:hanging="2"/>
              <w:jc w:val="both"/>
              <w:rPr>
                <w:color w:val="4472C4"/>
              </w:rPr>
            </w:pPr>
            <w:hyperlink r:id="rId6">
              <w:r w:rsidRPr="005D1F82">
                <w:rPr>
                  <w:color w:val="4472C4"/>
                </w:rPr>
                <w:t>Titoktartási nyilatkozat</w:t>
              </w:r>
            </w:hyperlink>
            <w:r>
              <w:rPr>
                <w:color w:val="4472C4"/>
              </w:rPr>
              <w:t xml:space="preserve"> </w:t>
            </w:r>
            <w:r w:rsidR="005D1F82">
              <w:rPr>
                <w:color w:val="4472C4"/>
              </w:rPr>
              <w:t>9. melléklet</w:t>
            </w:r>
          </w:p>
          <w:p w14:paraId="1DBEEEC9" w14:textId="77777777" w:rsidR="00F07CE9" w:rsidRDefault="00000000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titoktartási nyilatkozatot tanszéki titkárságra kell leadni 1 példányban</w:t>
            </w:r>
          </w:p>
          <w:p w14:paraId="40DB69C4" w14:textId="33A55112" w:rsidR="00F07CE9" w:rsidRPr="005D1F82" w:rsidRDefault="00000000">
            <w:pPr>
              <w:ind w:left="0" w:hanging="2"/>
              <w:jc w:val="both"/>
              <w:rPr>
                <w:color w:val="4472C4"/>
              </w:rPr>
            </w:pPr>
            <w:r w:rsidRPr="005D1F82">
              <w:rPr>
                <w:color w:val="4472C4"/>
              </w:rPr>
              <w:t>Titoktartási kérelem</w:t>
            </w:r>
            <w:r w:rsidR="005D1F82" w:rsidRPr="005D1F82">
              <w:rPr>
                <w:color w:val="4472C4"/>
              </w:rPr>
              <w:t xml:space="preserve"> 9. melléklet</w:t>
            </w:r>
          </w:p>
          <w:p w14:paraId="3C754863" w14:textId="77777777" w:rsidR="00F07CE9" w:rsidRDefault="00000000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Cég által aláírt titoktartási kérelem leadása a titkárságra 1. példányban</w:t>
            </w:r>
          </w:p>
        </w:tc>
      </w:tr>
      <w:tr w:rsidR="00F07CE9" w14:paraId="13641289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5820F81C" w14:textId="77777777" w:rsidR="00F07CE9" w:rsidRDefault="00000000">
            <w:pPr>
              <w:ind w:left="0" w:hanging="2"/>
              <w:jc w:val="both"/>
            </w:pPr>
            <w:r>
              <w:t>Diplomakurzus kiírására jogosult tanszék</w:t>
            </w:r>
          </w:p>
        </w:tc>
        <w:tc>
          <w:tcPr>
            <w:tcW w:w="3402" w:type="dxa"/>
            <w:shd w:val="clear" w:color="auto" w:fill="auto"/>
          </w:tcPr>
          <w:p w14:paraId="03DB1F38" w14:textId="77777777" w:rsidR="00F07CE9" w:rsidRDefault="00000000">
            <w:pPr>
              <w:ind w:left="0" w:hanging="2"/>
              <w:jc w:val="both"/>
            </w:pPr>
            <w:r>
              <w:t>Diplomamunka készítési útmutató közzététele</w:t>
            </w:r>
          </w:p>
        </w:tc>
        <w:tc>
          <w:tcPr>
            <w:tcW w:w="3402" w:type="dxa"/>
            <w:shd w:val="clear" w:color="auto" w:fill="auto"/>
          </w:tcPr>
          <w:p w14:paraId="0849610B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3znysh7">
              <w:r>
                <w:rPr>
                  <w:color w:val="70AD47"/>
                  <w:u w:val="single"/>
                </w:rPr>
                <w:t>76.§ (1)</w:t>
              </w:r>
            </w:hyperlink>
          </w:p>
          <w:p w14:paraId="021C913B" w14:textId="77777777" w:rsidR="00F07CE9" w:rsidRDefault="00000000">
            <w:pPr>
              <w:ind w:left="0" w:hanging="2"/>
              <w:jc w:val="both"/>
            </w:pPr>
            <w:r>
              <w:rPr>
                <w:color w:val="70AD47"/>
              </w:rPr>
              <w:t>A diplomamunka-készítés megkezdésének féléve szorgalmi időszaka harmadik hetének végéig kell közzé tenni a Diplomamunkakészítési útmutatót.</w:t>
            </w:r>
          </w:p>
        </w:tc>
        <w:tc>
          <w:tcPr>
            <w:tcW w:w="3402" w:type="dxa"/>
            <w:shd w:val="clear" w:color="auto" w:fill="auto"/>
          </w:tcPr>
          <w:p w14:paraId="1CFC3AAF" w14:textId="77777777" w:rsidR="00F07CE9" w:rsidRDefault="00F07CE9">
            <w:pPr>
              <w:ind w:left="0" w:hanging="2"/>
              <w:jc w:val="both"/>
            </w:pPr>
          </w:p>
        </w:tc>
      </w:tr>
      <w:tr w:rsidR="00F07CE9" w14:paraId="128075E9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0127DCC7" w14:textId="77777777" w:rsidR="00F07CE9" w:rsidRDefault="00000000">
            <w:pPr>
              <w:ind w:left="0" w:hanging="2"/>
              <w:jc w:val="both"/>
            </w:pPr>
            <w:r>
              <w:t>Hallgató</w:t>
            </w:r>
          </w:p>
        </w:tc>
        <w:tc>
          <w:tcPr>
            <w:tcW w:w="3402" w:type="dxa"/>
            <w:shd w:val="clear" w:color="auto" w:fill="auto"/>
          </w:tcPr>
          <w:p w14:paraId="714D6AF3" w14:textId="77777777" w:rsidR="00F07CE9" w:rsidRDefault="00000000">
            <w:pPr>
              <w:ind w:left="0" w:hanging="2"/>
              <w:jc w:val="both"/>
            </w:pPr>
            <w:r>
              <w:t>Diplomamunka leadása</w:t>
            </w:r>
          </w:p>
        </w:tc>
        <w:tc>
          <w:tcPr>
            <w:tcW w:w="3402" w:type="dxa"/>
            <w:shd w:val="clear" w:color="auto" w:fill="auto"/>
          </w:tcPr>
          <w:p w14:paraId="420CD002" w14:textId="77777777" w:rsidR="00F07CE9" w:rsidRDefault="00000000">
            <w:pPr>
              <w:ind w:left="0" w:hanging="2"/>
              <w:jc w:val="both"/>
              <w:rPr>
                <w:color w:val="70AD47"/>
                <w:u w:val="single"/>
              </w:rPr>
            </w:pPr>
            <w:r>
              <w:fldChar w:fldCharType="begin"/>
            </w:r>
            <w:r>
              <w:instrText xml:space="preserve"> HYPERLINK \l "bookmark=id.2et92p0" </w:instrText>
            </w:r>
            <w:r>
              <w:fldChar w:fldCharType="separate"/>
            </w:r>
            <w:r>
              <w:rPr>
                <w:color w:val="70AD47"/>
                <w:u w:val="single"/>
              </w:rPr>
              <w:t>76.§ (2)</w:t>
            </w:r>
          </w:p>
          <w:p w14:paraId="0094B91E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fldChar w:fldCharType="end"/>
            </w:r>
            <w:r>
              <w:rPr>
                <w:color w:val="70AD47"/>
              </w:rPr>
              <w:t>A diplomamunka leadási határideje a vizsgaidőszak második hetének végénél később nem lehet.</w:t>
            </w:r>
          </w:p>
          <w:p w14:paraId="648E65F3" w14:textId="77777777" w:rsidR="00F07CE9" w:rsidRDefault="00F07CE9">
            <w:pPr>
              <w:ind w:left="0" w:hanging="2"/>
              <w:jc w:val="both"/>
            </w:pPr>
          </w:p>
          <w:p w14:paraId="45EA0201" w14:textId="77777777" w:rsidR="00F07CE9" w:rsidRDefault="00000000">
            <w:pPr>
              <w:ind w:left="0" w:hanging="2"/>
              <w:jc w:val="both"/>
            </w:pPr>
            <w:r>
              <w:t xml:space="preserve"> A diplomamunkák leadásának határidejét a diplomakurzust kiíró tanszék határozza meg.  A februárban induló mesterképzésre jelentkező hallgatók esetén a tanulmányi időszak 12. hete, péntek 12 óra..</w:t>
            </w:r>
          </w:p>
          <w:p w14:paraId="3D5BC6CA" w14:textId="77777777" w:rsidR="00F07CE9" w:rsidRDefault="00F07CE9">
            <w:pPr>
              <w:ind w:left="0" w:hanging="2"/>
              <w:jc w:val="both"/>
            </w:pPr>
          </w:p>
          <w:p w14:paraId="04E618D7" w14:textId="77777777" w:rsidR="00F07CE9" w:rsidRDefault="00F07CE9">
            <w:pPr>
              <w:ind w:left="0" w:hanging="2"/>
              <w:jc w:val="both"/>
            </w:pPr>
          </w:p>
          <w:p w14:paraId="0A53A156" w14:textId="77777777" w:rsidR="00F07CE9" w:rsidRDefault="00F07CE9">
            <w:pPr>
              <w:ind w:left="0" w:hanging="2"/>
              <w:jc w:val="both"/>
            </w:pPr>
          </w:p>
          <w:p w14:paraId="456120AE" w14:textId="77777777" w:rsidR="00F07CE9" w:rsidRDefault="00F07CE9">
            <w:pPr>
              <w:ind w:left="0" w:hanging="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3A2F9525" w14:textId="77777777" w:rsidR="00F07CE9" w:rsidRDefault="00000000">
            <w:pPr>
              <w:ind w:left="0" w:hanging="2"/>
              <w:jc w:val="both"/>
            </w:pPr>
            <w:r>
              <w:lastRenderedPageBreak/>
              <w:t xml:space="preserve">A </w:t>
            </w:r>
            <w:r>
              <w:rPr>
                <w:u w:val="single"/>
              </w:rPr>
              <w:t>diplomamunka</w:t>
            </w:r>
            <w:r>
              <w:t xml:space="preserve"> leadásának helye a diplomakurzust kiíró tanszék, illetve a https://lib.sze.hu/diplomaleado-felulet weboldal</w:t>
            </w:r>
          </w:p>
          <w:p w14:paraId="4E796F6D" w14:textId="0842EC32" w:rsidR="00F07CE9" w:rsidRDefault="00000000">
            <w:pPr>
              <w:ind w:left="0" w:hanging="2"/>
              <w:jc w:val="both"/>
            </w:pPr>
            <w:r w:rsidRPr="005D1F82">
              <w:rPr>
                <w:color w:val="4472C4"/>
              </w:rPr>
              <w:t>Konzultációs lap</w:t>
            </w:r>
            <w:r>
              <w:rPr>
                <w:color w:val="4472C4"/>
              </w:rPr>
              <w:t xml:space="preserve"> </w:t>
            </w:r>
            <w:r w:rsidR="005D1F82">
              <w:rPr>
                <w:color w:val="4472C4"/>
              </w:rPr>
              <w:t xml:space="preserve">6. melléklet </w:t>
            </w:r>
            <w:r>
              <w:t>leadásának a helye a diplomakurzust kiíró tanszék</w:t>
            </w:r>
          </w:p>
          <w:p w14:paraId="23B49146" w14:textId="602E737C" w:rsidR="00F07CE9" w:rsidRDefault="00000000">
            <w:pPr>
              <w:ind w:left="0" w:hanging="2"/>
              <w:jc w:val="both"/>
            </w:pPr>
            <w:r w:rsidRPr="005D1F82">
              <w:rPr>
                <w:color w:val="4472C4"/>
              </w:rPr>
              <w:t>Titoktartási nyilatkozat</w:t>
            </w:r>
            <w:r>
              <w:rPr>
                <w:color w:val="4472C4"/>
              </w:rPr>
              <w:t xml:space="preserve"> </w:t>
            </w:r>
            <w:r w:rsidR="005D1F82">
              <w:rPr>
                <w:color w:val="4472C4"/>
              </w:rPr>
              <w:t xml:space="preserve">9. melléklet </w:t>
            </w:r>
            <w:r>
              <w:t>(titkos dolgozat esetén) online felületen mellékletként</w:t>
            </w:r>
          </w:p>
          <w:p w14:paraId="6135FAC0" w14:textId="62EBF2DC" w:rsidR="00F07CE9" w:rsidRPr="005D1F82" w:rsidRDefault="00000000">
            <w:pPr>
              <w:ind w:left="0" w:hanging="2"/>
              <w:jc w:val="both"/>
              <w:rPr>
                <w:color w:val="4472C4"/>
              </w:rPr>
            </w:pPr>
            <w:r w:rsidRPr="005D1F82">
              <w:rPr>
                <w:color w:val="4472C4"/>
              </w:rPr>
              <w:t>Titoktartási kérelem</w:t>
            </w:r>
            <w:r w:rsidR="005D1F82" w:rsidRPr="005D1F82">
              <w:rPr>
                <w:color w:val="4472C4"/>
              </w:rPr>
              <w:t xml:space="preserve"> 9. </w:t>
            </w:r>
            <w:proofErr w:type="gramStart"/>
            <w:r w:rsidR="005D1F82" w:rsidRPr="00AD4A7A">
              <w:rPr>
                <w:color w:val="4472C4"/>
              </w:rPr>
              <w:t xml:space="preserve">melléklet </w:t>
            </w:r>
            <w:r w:rsidRPr="00AD4A7A">
              <w:rPr>
                <w:color w:val="4472C4"/>
              </w:rPr>
              <w:t xml:space="preserve"> (</w:t>
            </w:r>
            <w:proofErr w:type="gramEnd"/>
            <w:r w:rsidRPr="00AD4A7A">
              <w:rPr>
                <w:color w:val="4472C4"/>
              </w:rPr>
              <w:t>diplomamunkába kötve)</w:t>
            </w:r>
          </w:p>
          <w:p w14:paraId="6EE18D29" w14:textId="7A2D0EB0" w:rsidR="00F07CE9" w:rsidRDefault="00000000">
            <w:pPr>
              <w:ind w:left="0" w:hanging="2"/>
              <w:jc w:val="both"/>
              <w:rPr>
                <w:u w:val="single"/>
              </w:rPr>
            </w:pPr>
            <w:r w:rsidRPr="005D1F82">
              <w:rPr>
                <w:color w:val="4472C4"/>
              </w:rPr>
              <w:lastRenderedPageBreak/>
              <w:t>Feladatkiíró lap</w:t>
            </w:r>
            <w:r w:rsidR="005D1F82" w:rsidRPr="005D1F82">
              <w:rPr>
                <w:color w:val="4472C4"/>
              </w:rPr>
              <w:t xml:space="preserve"> 3. melléklet</w:t>
            </w:r>
            <w:r>
              <w:rPr>
                <w:color w:val="4472C4"/>
                <w:u w:val="single"/>
              </w:rPr>
              <w:t xml:space="preserve"> </w:t>
            </w:r>
            <w:r>
              <w:t>(diplomamunkába kötve)</w:t>
            </w:r>
          </w:p>
          <w:p w14:paraId="5DF14FEF" w14:textId="4F9CC21D" w:rsidR="00F07CE9" w:rsidRDefault="00000000">
            <w:pPr>
              <w:ind w:left="0" w:hanging="2"/>
              <w:jc w:val="both"/>
            </w:pPr>
            <w:r w:rsidRPr="005D1F82">
              <w:rPr>
                <w:color w:val="4472C4"/>
              </w:rPr>
              <w:t>Hallgatói nyilatkozat</w:t>
            </w:r>
            <w:r w:rsidR="005D1F82" w:rsidRPr="005D1F82">
              <w:rPr>
                <w:color w:val="4472C4"/>
              </w:rPr>
              <w:t xml:space="preserve"> 7. </w:t>
            </w:r>
            <w:proofErr w:type="gramStart"/>
            <w:r w:rsidR="005D1F82" w:rsidRPr="005D1F82">
              <w:rPr>
                <w:color w:val="4472C4"/>
              </w:rPr>
              <w:t>melléklet</w:t>
            </w:r>
            <w:r w:rsidR="005D1F82">
              <w:rPr>
                <w:color w:val="4472C4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(</w:t>
            </w:r>
            <w:proofErr w:type="gramEnd"/>
            <w:r>
              <w:t>diplomamunkába kötve)</w:t>
            </w:r>
          </w:p>
          <w:p w14:paraId="0D946F5A" w14:textId="77777777" w:rsidR="00F07CE9" w:rsidRDefault="00F07CE9">
            <w:pPr>
              <w:ind w:left="0" w:hanging="2"/>
              <w:jc w:val="both"/>
            </w:pPr>
          </w:p>
        </w:tc>
      </w:tr>
      <w:tr w:rsidR="00F07CE9" w14:paraId="017C7C06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6538378C" w14:textId="77777777" w:rsidR="00F07CE9" w:rsidRDefault="00000000">
            <w:pPr>
              <w:ind w:left="0" w:hanging="2"/>
              <w:jc w:val="both"/>
            </w:pPr>
            <w:r>
              <w:lastRenderedPageBreak/>
              <w:t>Belső konzulens</w:t>
            </w:r>
          </w:p>
        </w:tc>
        <w:tc>
          <w:tcPr>
            <w:tcW w:w="3402" w:type="dxa"/>
            <w:shd w:val="clear" w:color="auto" w:fill="auto"/>
          </w:tcPr>
          <w:p w14:paraId="38B7CFC6" w14:textId="77777777" w:rsidR="00F07CE9" w:rsidRDefault="00000000">
            <w:pPr>
              <w:ind w:left="0" w:hanging="2"/>
              <w:jc w:val="both"/>
            </w:pPr>
            <w:r>
              <w:t>Diplomakurzus teljesítésnek igazolása a HIR-ben elektronikusan</w:t>
            </w:r>
          </w:p>
        </w:tc>
        <w:tc>
          <w:tcPr>
            <w:tcW w:w="3402" w:type="dxa"/>
            <w:shd w:val="clear" w:color="auto" w:fill="auto"/>
          </w:tcPr>
          <w:p w14:paraId="7EAAB791" w14:textId="77777777" w:rsidR="00F07CE9" w:rsidRDefault="00000000">
            <w:pPr>
              <w:ind w:left="0" w:hanging="2"/>
              <w:jc w:val="both"/>
              <w:rPr>
                <w:color w:val="70AD47"/>
                <w:u w:val="single"/>
              </w:rPr>
            </w:pPr>
            <w:r>
              <w:rPr>
                <w:color w:val="70AD47"/>
                <w:u w:val="single"/>
              </w:rPr>
              <w:t>77.§ (5)</w:t>
            </w:r>
          </w:p>
          <w:p w14:paraId="7651314E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A belső konzulens a HIR-ben, a szorgalmi időszak végéig igazolja a diplomamunka elkészítéséhez kapcsolódó kurzus követelményeinek teljesítését</w:t>
            </w:r>
          </w:p>
        </w:tc>
        <w:tc>
          <w:tcPr>
            <w:tcW w:w="3402" w:type="dxa"/>
            <w:shd w:val="clear" w:color="auto" w:fill="auto"/>
          </w:tcPr>
          <w:p w14:paraId="23DD7273" w14:textId="77777777" w:rsidR="00F07CE9" w:rsidRDefault="00F07CE9">
            <w:pPr>
              <w:ind w:left="0" w:hanging="2"/>
              <w:jc w:val="both"/>
            </w:pPr>
          </w:p>
        </w:tc>
      </w:tr>
      <w:tr w:rsidR="00F07CE9" w14:paraId="060D2D9E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1FAEA848" w14:textId="77777777" w:rsidR="00F07CE9" w:rsidRDefault="00000000">
            <w:pPr>
              <w:ind w:left="0" w:hanging="2"/>
              <w:jc w:val="both"/>
            </w:pPr>
            <w:r>
              <w:t>Diplomamunka-feladat szerint illetékes tanszék (egyeztetve belső konzulenssel)</w:t>
            </w:r>
          </w:p>
        </w:tc>
        <w:tc>
          <w:tcPr>
            <w:tcW w:w="3402" w:type="dxa"/>
            <w:shd w:val="clear" w:color="auto" w:fill="auto"/>
          </w:tcPr>
          <w:p w14:paraId="0A7A8B2E" w14:textId="77777777" w:rsidR="00F07CE9" w:rsidRDefault="00000000">
            <w:pPr>
              <w:ind w:left="0" w:hanging="2"/>
              <w:jc w:val="both"/>
            </w:pPr>
            <w:r>
              <w:t>Diplomamunka bírálójának felkérése</w:t>
            </w:r>
          </w:p>
        </w:tc>
        <w:tc>
          <w:tcPr>
            <w:tcW w:w="3402" w:type="dxa"/>
            <w:shd w:val="clear" w:color="auto" w:fill="auto"/>
          </w:tcPr>
          <w:p w14:paraId="1A3A2B75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tyjcwt">
              <w:r>
                <w:rPr>
                  <w:color w:val="70AD47"/>
                  <w:u w:val="single"/>
                </w:rPr>
                <w:t>78.§ (3)</w:t>
              </w:r>
            </w:hyperlink>
          </w:p>
          <w:p w14:paraId="44A1EB20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 xml:space="preserve">A bírálót a diplomamunka-feladat szerint illetékes tanszék vezetője kéri fel írásban, legkésőbb a diplomamunka beadásának határidejéig. </w:t>
            </w:r>
          </w:p>
          <w:p w14:paraId="12C614FD" w14:textId="77777777" w:rsidR="00F07CE9" w:rsidRDefault="00F07CE9">
            <w:pPr>
              <w:ind w:left="0" w:hanging="2"/>
              <w:jc w:val="both"/>
              <w:rPr>
                <w:color w:val="70AD47"/>
              </w:rPr>
            </w:pPr>
          </w:p>
          <w:p w14:paraId="541FEE59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tyjcwt">
              <w:r>
                <w:rPr>
                  <w:color w:val="70AD47"/>
                  <w:u w:val="single"/>
                </w:rPr>
                <w:t>78.§ (4)</w:t>
              </w:r>
            </w:hyperlink>
          </w:p>
          <w:p w14:paraId="6807AE43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A tanszék vezetője a diplomamunkát a beadást követő egy héten belül elküldi a bírálónak. A diplomamunkához mellékelni kell a Diplomamunka értékelő lapot és jelezni kell a bírálat elkészítésére adott határidőt.</w:t>
            </w:r>
          </w:p>
        </w:tc>
        <w:tc>
          <w:tcPr>
            <w:tcW w:w="3402" w:type="dxa"/>
            <w:shd w:val="clear" w:color="auto" w:fill="auto"/>
          </w:tcPr>
          <w:p w14:paraId="09B529B1" w14:textId="3054A2EF" w:rsidR="00F07CE9" w:rsidRDefault="00F07CE9">
            <w:pPr>
              <w:ind w:left="0" w:hanging="2"/>
              <w:jc w:val="both"/>
            </w:pPr>
            <w:hyperlink w:anchor="bookmark=id.tyjcwt">
              <w:r w:rsidRPr="005D1F82">
                <w:rPr>
                  <w:color w:val="4472C4"/>
                </w:rPr>
                <w:t>Diplomamunka értékelési útmutatója és értékelési lapja</w:t>
              </w:r>
            </w:hyperlink>
            <w:r w:rsidR="005D1F82" w:rsidRPr="005D1F82">
              <w:rPr>
                <w:color w:val="4472C4"/>
              </w:rPr>
              <w:t xml:space="preserve"> 8. melléklet</w:t>
            </w:r>
            <w:r w:rsidR="005D1F82">
              <w:t xml:space="preserve"> </w:t>
            </w:r>
          </w:p>
        </w:tc>
      </w:tr>
      <w:tr w:rsidR="00F07CE9" w14:paraId="7675FA14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429BB05C" w14:textId="77777777" w:rsidR="00F07CE9" w:rsidRDefault="00000000">
            <w:pPr>
              <w:ind w:left="0" w:hanging="2"/>
              <w:jc w:val="both"/>
            </w:pPr>
            <w:r>
              <w:t xml:space="preserve">Diplomamunka-feladat szerint illetékes tanszék </w:t>
            </w:r>
          </w:p>
        </w:tc>
        <w:tc>
          <w:tcPr>
            <w:tcW w:w="3402" w:type="dxa"/>
            <w:shd w:val="clear" w:color="auto" w:fill="auto"/>
          </w:tcPr>
          <w:p w14:paraId="69C98878" w14:textId="77777777" w:rsidR="00F07CE9" w:rsidRDefault="00000000">
            <w:pPr>
              <w:ind w:left="0" w:hanging="2"/>
              <w:jc w:val="both"/>
            </w:pPr>
            <w:r>
              <w:t xml:space="preserve">Bírálat visszaküldése a ZV-t szervező tanszék részére </w:t>
            </w:r>
          </w:p>
        </w:tc>
        <w:tc>
          <w:tcPr>
            <w:tcW w:w="3402" w:type="dxa"/>
            <w:shd w:val="clear" w:color="auto" w:fill="auto"/>
          </w:tcPr>
          <w:p w14:paraId="738555A2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78.§ (5)</w:t>
            </w:r>
          </w:p>
          <w:p w14:paraId="5D331339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A bírálatra vonatkozó határidőt a tanszék vezetőjének úgy kell megállapítania, hogy a Diplomamunka értékelő lap és diplomamunka legkésőbb a vizsgaidőszak utolsó napjáig a tanszékre visszaérkezzen.</w:t>
            </w:r>
          </w:p>
          <w:p w14:paraId="0B7556CA" w14:textId="77777777" w:rsidR="00F07CE9" w:rsidRDefault="00F07CE9">
            <w:pPr>
              <w:ind w:left="0" w:hanging="2"/>
              <w:jc w:val="both"/>
            </w:pPr>
          </w:p>
          <w:p w14:paraId="2F8F3822" w14:textId="77777777" w:rsidR="00F07CE9" w:rsidRDefault="00000000">
            <w:pPr>
              <w:ind w:left="0" w:hanging="2"/>
              <w:jc w:val="both"/>
            </w:pPr>
            <w:r>
              <w:lastRenderedPageBreak/>
              <w:t xml:space="preserve">A bírálatra vonatkozó határidő a záróvizsga időszak kezdete előtti héten hétfő 12 óra </w:t>
            </w:r>
          </w:p>
          <w:p w14:paraId="24694566" w14:textId="77777777" w:rsidR="00F07CE9" w:rsidRDefault="00F07CE9">
            <w:pPr>
              <w:ind w:left="0" w:hanging="2"/>
              <w:jc w:val="both"/>
            </w:pPr>
          </w:p>
          <w:p w14:paraId="759813BF" w14:textId="77777777" w:rsidR="00F07CE9" w:rsidRDefault="00000000">
            <w:pPr>
              <w:ind w:left="0" w:hanging="2"/>
              <w:jc w:val="both"/>
            </w:pPr>
            <w:r>
              <w:t>A hallgatónak a bírálatot legkésőbb öt nappal a záróvizsga napja előtt meg kell ismernie.</w:t>
            </w:r>
          </w:p>
        </w:tc>
        <w:tc>
          <w:tcPr>
            <w:tcW w:w="3402" w:type="dxa"/>
            <w:shd w:val="clear" w:color="auto" w:fill="auto"/>
          </w:tcPr>
          <w:p w14:paraId="663A8158" w14:textId="77777777" w:rsidR="00F07CE9" w:rsidRDefault="00F07CE9">
            <w:pPr>
              <w:ind w:left="0" w:hanging="2"/>
              <w:jc w:val="both"/>
            </w:pPr>
          </w:p>
          <w:p w14:paraId="6D80E9A7" w14:textId="77777777" w:rsidR="00F07CE9" w:rsidRDefault="00F07CE9">
            <w:pPr>
              <w:ind w:left="0" w:hanging="2"/>
              <w:jc w:val="both"/>
            </w:pPr>
          </w:p>
          <w:p w14:paraId="05909FF6" w14:textId="77777777" w:rsidR="00F07CE9" w:rsidRDefault="00F07CE9">
            <w:pPr>
              <w:ind w:left="0" w:hanging="2"/>
              <w:jc w:val="both"/>
            </w:pPr>
          </w:p>
          <w:p w14:paraId="18555040" w14:textId="77777777" w:rsidR="00F07CE9" w:rsidRDefault="00F07CE9">
            <w:pPr>
              <w:ind w:left="0" w:hanging="2"/>
              <w:jc w:val="both"/>
            </w:pPr>
          </w:p>
          <w:p w14:paraId="1BF45D5A" w14:textId="77777777" w:rsidR="00F07CE9" w:rsidRDefault="00F07CE9">
            <w:pPr>
              <w:ind w:left="0" w:hanging="2"/>
              <w:jc w:val="both"/>
            </w:pPr>
          </w:p>
          <w:p w14:paraId="08ADFEB8" w14:textId="77777777" w:rsidR="00F07CE9" w:rsidRDefault="00F07CE9">
            <w:pPr>
              <w:ind w:left="0" w:hanging="2"/>
              <w:jc w:val="both"/>
            </w:pPr>
          </w:p>
          <w:p w14:paraId="16119517" w14:textId="77777777" w:rsidR="00F07CE9" w:rsidRDefault="00F07CE9">
            <w:pPr>
              <w:ind w:left="0" w:hanging="2"/>
              <w:jc w:val="both"/>
            </w:pPr>
          </w:p>
          <w:p w14:paraId="3B914855" w14:textId="77777777" w:rsidR="00F07CE9" w:rsidRDefault="00F07CE9">
            <w:pPr>
              <w:ind w:left="0" w:hanging="2"/>
              <w:jc w:val="both"/>
            </w:pPr>
          </w:p>
          <w:p w14:paraId="4F90A877" w14:textId="77777777" w:rsidR="00F07CE9" w:rsidRDefault="00F07CE9">
            <w:pPr>
              <w:ind w:left="0" w:hanging="2"/>
              <w:jc w:val="both"/>
            </w:pPr>
          </w:p>
          <w:p w14:paraId="7B9BB0EC" w14:textId="77777777" w:rsidR="00F07CE9" w:rsidRDefault="00F07CE9">
            <w:pPr>
              <w:ind w:left="0" w:hanging="2"/>
              <w:jc w:val="both"/>
            </w:pPr>
          </w:p>
          <w:p w14:paraId="1EDF49D1" w14:textId="77777777" w:rsidR="00F07CE9" w:rsidRDefault="00F07CE9">
            <w:pPr>
              <w:ind w:left="0" w:hanging="2"/>
              <w:jc w:val="both"/>
            </w:pPr>
          </w:p>
          <w:p w14:paraId="771FA8F8" w14:textId="77777777" w:rsidR="00F07CE9" w:rsidRDefault="00F07CE9">
            <w:pPr>
              <w:ind w:left="0" w:hanging="2"/>
              <w:jc w:val="both"/>
            </w:pPr>
          </w:p>
          <w:p w14:paraId="14A22E54" w14:textId="77777777" w:rsidR="00F07CE9" w:rsidRDefault="00F07CE9">
            <w:pPr>
              <w:ind w:left="0" w:hanging="2"/>
              <w:jc w:val="both"/>
            </w:pPr>
          </w:p>
          <w:p w14:paraId="2CD80649" w14:textId="77777777" w:rsidR="00F07CE9" w:rsidRDefault="00F07CE9">
            <w:pPr>
              <w:ind w:left="0" w:hanging="2"/>
              <w:jc w:val="both"/>
            </w:pPr>
          </w:p>
        </w:tc>
      </w:tr>
      <w:tr w:rsidR="00F07CE9" w14:paraId="59FAC53A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2707D01F" w14:textId="77777777" w:rsidR="00F07CE9" w:rsidRDefault="00000000">
            <w:pPr>
              <w:ind w:left="0" w:hanging="2"/>
              <w:jc w:val="both"/>
            </w:pPr>
            <w:r>
              <w:lastRenderedPageBreak/>
              <w:t xml:space="preserve">Záróvizsgát szervező tanszék </w:t>
            </w:r>
          </w:p>
        </w:tc>
        <w:tc>
          <w:tcPr>
            <w:tcW w:w="3402" w:type="dxa"/>
            <w:shd w:val="clear" w:color="auto" w:fill="auto"/>
          </w:tcPr>
          <w:p w14:paraId="71C7FCAA" w14:textId="77777777" w:rsidR="00F07CE9" w:rsidRDefault="00000000">
            <w:pPr>
              <w:ind w:left="0" w:hanging="2"/>
              <w:jc w:val="both"/>
            </w:pPr>
            <w:r>
              <w:t>Bíráló által aláírt diplomamunka      értékelő lapjának szkennelt változatának feltöltetése a HIR-be.</w:t>
            </w:r>
          </w:p>
        </w:tc>
        <w:tc>
          <w:tcPr>
            <w:tcW w:w="3402" w:type="dxa"/>
            <w:shd w:val="clear" w:color="auto" w:fill="auto"/>
          </w:tcPr>
          <w:p w14:paraId="203509EF" w14:textId="77777777" w:rsidR="00F07CE9" w:rsidRDefault="00F07CE9">
            <w:pPr>
              <w:ind w:left="0" w:hanging="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2DCAD930" w14:textId="794D6FDC" w:rsidR="00F07CE9" w:rsidRDefault="00F07CE9">
            <w:pPr>
              <w:ind w:left="0" w:hanging="2"/>
              <w:jc w:val="both"/>
            </w:pPr>
            <w:hyperlink r:id="rId7">
              <w:r>
                <w:rPr>
                  <w:color w:val="4472C4"/>
                </w:rPr>
                <w:t>Diplomamunka értékelési útmutatója és értékelési lap</w:t>
              </w:r>
            </w:hyperlink>
            <w:r w:rsidR="005D1F82" w:rsidRPr="005D1F82">
              <w:rPr>
                <w:color w:val="4472C4"/>
              </w:rPr>
              <w:t xml:space="preserve"> 8. melléklet</w:t>
            </w:r>
            <w:r w:rsidR="005D1F82">
              <w:t xml:space="preserve"> </w:t>
            </w:r>
          </w:p>
        </w:tc>
      </w:tr>
      <w:tr w:rsidR="00F07CE9" w14:paraId="44AE321F" w14:textId="77777777">
        <w:trPr>
          <w:jc w:val="center"/>
        </w:trPr>
        <w:tc>
          <w:tcPr>
            <w:tcW w:w="3402" w:type="dxa"/>
            <w:shd w:val="clear" w:color="auto" w:fill="auto"/>
          </w:tcPr>
          <w:p w14:paraId="046D2428" w14:textId="77777777" w:rsidR="00F07CE9" w:rsidRDefault="00000000">
            <w:pPr>
              <w:ind w:left="0" w:hanging="2"/>
              <w:jc w:val="both"/>
              <w:rPr>
                <w:b/>
              </w:rPr>
            </w:pPr>
            <w:r>
              <w:t>Hallgató</w:t>
            </w:r>
          </w:p>
        </w:tc>
        <w:tc>
          <w:tcPr>
            <w:tcW w:w="3402" w:type="dxa"/>
            <w:shd w:val="clear" w:color="auto" w:fill="auto"/>
          </w:tcPr>
          <w:p w14:paraId="6A10BD17" w14:textId="77777777" w:rsidR="00F07CE9" w:rsidRDefault="00000000">
            <w:pPr>
              <w:ind w:left="0" w:hanging="2"/>
              <w:jc w:val="both"/>
            </w:pPr>
            <w:r>
              <w:t>ZV-re jelentkezés HIR-ben elektronikusan</w:t>
            </w:r>
          </w:p>
          <w:p w14:paraId="1F32FBCA" w14:textId="77777777" w:rsidR="00F07CE9" w:rsidRDefault="00F07CE9">
            <w:pPr>
              <w:ind w:left="0" w:hanging="2"/>
              <w:jc w:val="both"/>
            </w:pPr>
          </w:p>
          <w:p w14:paraId="01F24576" w14:textId="77777777" w:rsidR="00F07CE9" w:rsidRDefault="00000000">
            <w:pPr>
              <w:ind w:left="0" w:hanging="2"/>
              <w:jc w:val="both"/>
            </w:pPr>
            <w:r>
              <w:t>Pótjelentkezés a záróvizsgára 1 héttel a záróvizsga</w:t>
            </w:r>
            <w:sdt>
              <w:sdtPr>
                <w:tag w:val="goog_rdk_0"/>
                <w:id w:val="1428225228"/>
              </w:sdtPr>
              <w:sdtContent>
                <w:ins w:id="0" w:author="Andrea Kalmár" w:date="2023-06-20T08:22:00Z">
                  <w:r>
                    <w:t xml:space="preserve"> </w:t>
                  </w:r>
                </w:ins>
              </w:sdtContent>
            </w:sdt>
            <w:r>
              <w:t>jelentkezésre való határidő után.</w:t>
            </w:r>
          </w:p>
          <w:p w14:paraId="465F6183" w14:textId="77777777" w:rsidR="00F07CE9" w:rsidRDefault="00F07CE9">
            <w:pPr>
              <w:ind w:left="0" w:hanging="2"/>
              <w:jc w:val="both"/>
            </w:pPr>
          </w:p>
          <w:p w14:paraId="542CA76C" w14:textId="77777777" w:rsidR="00F07CE9" w:rsidRDefault="00000000">
            <w:pPr>
              <w:ind w:left="0" w:hanging="2"/>
              <w:jc w:val="both"/>
              <w:rPr>
                <w:b/>
              </w:rPr>
            </w:pPr>
            <w:r>
              <w:t>A pótjelentkezés után csak külön eljárási díj (pótlólagos záróvizsga jelentkezés díj) ellenében lehet záróvizsgára jelentkezni.</w:t>
            </w:r>
          </w:p>
        </w:tc>
        <w:tc>
          <w:tcPr>
            <w:tcW w:w="3402" w:type="dxa"/>
            <w:shd w:val="clear" w:color="auto" w:fill="auto"/>
          </w:tcPr>
          <w:p w14:paraId="501FB9FE" w14:textId="77777777" w:rsidR="00F07CE9" w:rsidRDefault="00F07CE9">
            <w:pPr>
              <w:ind w:left="0" w:hanging="2"/>
              <w:jc w:val="both"/>
              <w:rPr>
                <w:color w:val="70AD47"/>
                <w:u w:val="single"/>
              </w:rPr>
            </w:pPr>
            <w:hyperlink w:anchor="bookmark=id.3dy6vkm">
              <w:r>
                <w:rPr>
                  <w:color w:val="70AD47"/>
                  <w:u w:val="single"/>
                </w:rPr>
                <w:t>77.§ (6)</w:t>
              </w:r>
            </w:hyperlink>
          </w:p>
          <w:p w14:paraId="6C2F245B" w14:textId="77777777" w:rsidR="00F07CE9" w:rsidRDefault="00000000">
            <w:pPr>
              <w:ind w:left="0" w:hanging="2"/>
              <w:jc w:val="both"/>
              <w:rPr>
                <w:color w:val="70AD47"/>
              </w:rPr>
            </w:pPr>
            <w:r>
              <w:rPr>
                <w:color w:val="70AD47"/>
              </w:rPr>
              <w:t>ZV-re jelentkezés a tanévi időbeosztásban meghatározott időszakban lehetséges.</w:t>
            </w:r>
          </w:p>
          <w:p w14:paraId="6792A427" w14:textId="77777777" w:rsidR="00F07CE9" w:rsidRDefault="00F07CE9">
            <w:pPr>
              <w:ind w:left="0" w:hanging="2"/>
              <w:jc w:val="both"/>
              <w:rPr>
                <w:color w:val="70AD47"/>
              </w:rPr>
            </w:pPr>
          </w:p>
          <w:p w14:paraId="6E871A0B" w14:textId="63B99E62" w:rsidR="00F07CE9" w:rsidRDefault="00F07CE9">
            <w:pPr>
              <w:ind w:left="0" w:hanging="2"/>
              <w:jc w:val="both"/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14:paraId="4FFF00AC" w14:textId="77777777" w:rsidR="00F07CE9" w:rsidRDefault="00F07CE9">
            <w:pPr>
              <w:ind w:left="0" w:hanging="2"/>
              <w:jc w:val="both"/>
            </w:pPr>
          </w:p>
          <w:p w14:paraId="04C996E3" w14:textId="77777777" w:rsidR="00F07CE9" w:rsidRDefault="00F07CE9">
            <w:pPr>
              <w:ind w:left="0" w:hanging="2"/>
              <w:jc w:val="both"/>
            </w:pPr>
          </w:p>
        </w:tc>
      </w:tr>
    </w:tbl>
    <w:p w14:paraId="2D8F0040" w14:textId="12A76381" w:rsidR="005B121B" w:rsidRDefault="005B121B" w:rsidP="00011BBB">
      <w:pPr>
        <w:ind w:leftChars="0" w:left="0" w:firstLineChars="0" w:firstLine="0"/>
      </w:pPr>
    </w:p>
    <w:p w14:paraId="1DAB8C6B" w14:textId="77777777" w:rsidR="00605158" w:rsidRDefault="00605158" w:rsidP="00011BBB">
      <w:pPr>
        <w:ind w:leftChars="0" w:left="0" w:firstLineChars="0" w:firstLine="0"/>
      </w:pPr>
    </w:p>
    <w:p w14:paraId="200EEE08" w14:textId="77777777" w:rsidR="00605158" w:rsidRDefault="00605158" w:rsidP="00011BBB">
      <w:pPr>
        <w:ind w:leftChars="0" w:left="0" w:firstLineChars="0" w:firstLine="0"/>
      </w:pPr>
    </w:p>
    <w:p w14:paraId="430E4986" w14:textId="77777777" w:rsidR="00605158" w:rsidRDefault="00605158" w:rsidP="00011BBB">
      <w:pPr>
        <w:ind w:leftChars="0" w:left="0" w:firstLineChars="0" w:firstLine="0"/>
      </w:pPr>
    </w:p>
    <w:p w14:paraId="01CF8F45" w14:textId="77777777" w:rsidR="00605158" w:rsidRDefault="00605158" w:rsidP="00011BBB">
      <w:pPr>
        <w:ind w:leftChars="0" w:left="0" w:firstLineChars="0" w:firstLine="0"/>
      </w:pPr>
    </w:p>
    <w:p w14:paraId="36BD5839" w14:textId="77777777" w:rsidR="00605158" w:rsidRDefault="00605158" w:rsidP="00011BBB">
      <w:pPr>
        <w:ind w:leftChars="0" w:left="0" w:firstLineChars="0" w:firstLine="0"/>
      </w:pPr>
    </w:p>
    <w:p w14:paraId="0BFF516C" w14:textId="77777777" w:rsidR="00605158" w:rsidRDefault="00605158" w:rsidP="00011BBB">
      <w:pPr>
        <w:ind w:leftChars="0" w:left="0" w:firstLineChars="0" w:firstLine="0"/>
      </w:pPr>
    </w:p>
    <w:p w14:paraId="466B1FA9" w14:textId="77777777" w:rsidR="00605158" w:rsidRDefault="00605158" w:rsidP="00011BBB">
      <w:pPr>
        <w:ind w:leftChars="0" w:left="0" w:firstLineChars="0" w:firstLine="0"/>
      </w:pPr>
    </w:p>
    <w:sectPr w:rsidR="00605158" w:rsidSect="00011BBB">
      <w:pgSz w:w="16838" w:h="11906" w:orient="landscape"/>
      <w:pgMar w:top="720" w:right="720" w:bottom="720" w:left="720" w:header="708" w:footer="708" w:gutter="0"/>
      <w:pgNumType w:start="1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CE9"/>
    <w:rsid w:val="00011BBB"/>
    <w:rsid w:val="00233CA4"/>
    <w:rsid w:val="00237A00"/>
    <w:rsid w:val="00320887"/>
    <w:rsid w:val="005B121B"/>
    <w:rsid w:val="005D1F82"/>
    <w:rsid w:val="00605158"/>
    <w:rsid w:val="00632A01"/>
    <w:rsid w:val="0065369D"/>
    <w:rsid w:val="006C244B"/>
    <w:rsid w:val="00771C4D"/>
    <w:rsid w:val="00810AC7"/>
    <w:rsid w:val="00875909"/>
    <w:rsid w:val="00973629"/>
    <w:rsid w:val="009D265E"/>
    <w:rsid w:val="009D55DB"/>
    <w:rsid w:val="00A1136E"/>
    <w:rsid w:val="00A17306"/>
    <w:rsid w:val="00AC6870"/>
    <w:rsid w:val="00AD4A7A"/>
    <w:rsid w:val="00B56564"/>
    <w:rsid w:val="00B87529"/>
    <w:rsid w:val="00C06BF7"/>
    <w:rsid w:val="00C15716"/>
    <w:rsid w:val="00EE47B8"/>
    <w:rsid w:val="00F07CE9"/>
    <w:rsid w:val="00F9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67A2"/>
  <w15:docId w15:val="{C1233A81-0FEC-425C-8D5D-FB64EE09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>
      <w:pPr>
        <w:widowControl w:val="0"/>
        <w:spacing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02A0"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zh-CN" w:bidi="hi-IN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csostblzat">
    <w:name w:val="Table Grid"/>
    <w:basedOn w:val="Normltblzat"/>
    <w:uiPriority w:val="39"/>
    <w:rsid w:val="009C3A56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qFormat/>
    <w:rsid w:val="00504DA1"/>
    <w:rPr>
      <w:color w:val="70AD47" w:themeColor="accent6"/>
      <w:w w:val="100"/>
      <w:position w:val="-1"/>
      <w:u w:val="single" w:color="70AD47" w:themeColor="accent6"/>
      <w:effect w:val="none"/>
      <w:vertAlign w:val="baseline"/>
      <w:cs w:val="0"/>
      <w:em w:val="none"/>
    </w:rPr>
  </w:style>
  <w:style w:type="character" w:styleId="Mrltotthiperhivatkozs">
    <w:name w:val="FollowedHyperlink"/>
    <w:basedOn w:val="Bekezdsalapbettpusa"/>
    <w:uiPriority w:val="99"/>
    <w:semiHidden/>
    <w:unhideWhenUsed/>
    <w:rsid w:val="00504DA1"/>
    <w:rPr>
      <w:color w:val="954F72" w:themeColor="followedHyperlink"/>
      <w:u w:val="single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cs="Mangal"/>
      <w:kern w:val="1"/>
      <w:position w:val="-1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291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291D"/>
    <w:rPr>
      <w:rFonts w:ascii="Segoe UI" w:hAnsi="Segoe UI" w:cs="Mangal"/>
      <w:kern w:val="1"/>
      <w:position w:val="-1"/>
      <w:sz w:val="18"/>
      <w:szCs w:val="16"/>
      <w:lang w:eastAsia="zh-CN" w:bidi="hi-IN"/>
    </w:rPr>
  </w:style>
  <w:style w:type="character" w:styleId="Feloldatlanmegemlts">
    <w:name w:val="Unresolved Mention"/>
    <w:basedOn w:val="Bekezdsalapbettpusa"/>
    <w:uiPriority w:val="99"/>
    <w:semiHidden/>
    <w:unhideWhenUsed/>
    <w:rsid w:val="00682092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DA3633"/>
    <w:pPr>
      <w:ind w:left="720"/>
      <w:contextualSpacing/>
    </w:pPr>
    <w:rPr>
      <w:rFonts w:cs="Mangal"/>
      <w:szCs w:val="21"/>
    </w:r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uU+JOzZg7dCAfDdgiUscBUpEew==">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</go:docsCustomData>
</go:gDocsCustomXmlDataStorage>
</file>

<file path=customXml/itemProps1.xml><?xml version="1.0" encoding="utf-8"?>
<ds:datastoreItem xmlns:ds="http://schemas.openxmlformats.org/officeDocument/2006/customXml" ds:itemID="{0DCCA8ED-9C13-4793-9C08-9888DE2449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687</Words>
  <Characters>4745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Fecser Nikolett</dc:creator>
  <cp:lastModifiedBy>Nikolett Fecser</cp:lastModifiedBy>
  <cp:revision>19</cp:revision>
  <cp:lastPrinted>2025-01-28T19:32:00Z</cp:lastPrinted>
  <dcterms:created xsi:type="dcterms:W3CDTF">2025-01-28T19:32:00Z</dcterms:created>
  <dcterms:modified xsi:type="dcterms:W3CDTF">2025-02-06T10:26:00Z</dcterms:modified>
</cp:coreProperties>
</file>